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8F57D" w14:textId="77777777" w:rsidR="00E93460" w:rsidRPr="000B1B6A" w:rsidRDefault="001B7C3F" w:rsidP="001B7C3F">
      <w:pPr>
        <w:jc w:val="right"/>
      </w:pPr>
      <w:r>
        <w:rPr>
          <w:noProof/>
        </w:rPr>
        <w:drawing>
          <wp:anchor distT="0" distB="0" distL="114300" distR="114300" simplePos="0" relativeHeight="251658240" behindDoc="1" locked="0" layoutInCell="1" allowOverlap="1" wp14:anchorId="3090605A" wp14:editId="2DCD236E">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26CE7821" w14:textId="77777777" w:rsidR="000B1B6A" w:rsidRPr="00F212DB" w:rsidRDefault="000B1B6A" w:rsidP="004E452E">
      <w:pPr>
        <w:jc w:val="center"/>
        <w:rPr>
          <w:rFonts w:ascii="Times New Roman" w:hAnsi="Times New Roman" w:cs="Times New Roman"/>
          <w:sz w:val="48"/>
        </w:rPr>
      </w:pPr>
    </w:p>
    <w:p w14:paraId="59E35AE9"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1D4F86C" wp14:editId="524B0952">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02237D15" w14:textId="77777777" w:rsidR="00F212DB" w:rsidRPr="00F212DB" w:rsidRDefault="00F212DB" w:rsidP="004E452E">
      <w:pPr>
        <w:jc w:val="center"/>
        <w:rPr>
          <w:rFonts w:ascii="Times New Roman" w:hAnsi="Times New Roman" w:cs="Times New Roman"/>
          <w:b/>
          <w:sz w:val="40"/>
        </w:rPr>
      </w:pPr>
    </w:p>
    <w:p w14:paraId="6CDE869D" w14:textId="11A3F1EE" w:rsidR="004E452E" w:rsidRPr="0058424D" w:rsidRDefault="0058424D" w:rsidP="004E452E">
      <w:pPr>
        <w:jc w:val="center"/>
        <w:rPr>
          <w:rFonts w:ascii="Times New Roman" w:hAnsi="Times New Roman" w:cs="Times New Roman"/>
          <w:b/>
          <w:sz w:val="72"/>
        </w:rPr>
      </w:pPr>
      <w:r w:rsidRPr="0058424D">
        <w:rPr>
          <w:rFonts w:ascii="Times New Roman" w:hAnsi="Times New Roman" w:cs="Times New Roman"/>
          <w:b/>
          <w:sz w:val="72"/>
        </w:rPr>
        <w:t>ETHICS &amp; PROFESSIONALISM</w:t>
      </w:r>
    </w:p>
    <w:p w14:paraId="2FDF14DF" w14:textId="09FDE2F7" w:rsidR="005A4F28" w:rsidRPr="0058424D" w:rsidRDefault="005A4F28" w:rsidP="005A4F28">
      <w:pPr>
        <w:jc w:val="center"/>
        <w:rPr>
          <w:rFonts w:ascii="Times New Roman" w:hAnsi="Times New Roman" w:cs="Times New Roman"/>
          <w:sz w:val="72"/>
        </w:rPr>
      </w:pPr>
      <w:r w:rsidRPr="0058424D">
        <w:rPr>
          <w:rFonts w:ascii="Times New Roman" w:hAnsi="Times New Roman" w:cs="Times New Roman"/>
          <w:sz w:val="72"/>
        </w:rPr>
        <w:t>(</w:t>
      </w:r>
      <w:r w:rsidR="0058424D" w:rsidRPr="0058424D">
        <w:rPr>
          <w:rFonts w:ascii="Times New Roman" w:hAnsi="Times New Roman" w:cs="Times New Roman"/>
          <w:sz w:val="72"/>
        </w:rPr>
        <w:t>54</w:t>
      </w:r>
      <w:r w:rsidRPr="0058424D">
        <w:rPr>
          <w:rFonts w:ascii="Times New Roman" w:hAnsi="Times New Roman" w:cs="Times New Roman"/>
          <w:sz w:val="72"/>
        </w:rPr>
        <w:t>0)</w:t>
      </w:r>
    </w:p>
    <w:p w14:paraId="1C306EC7" w14:textId="77777777" w:rsidR="000B1B6A" w:rsidRPr="0058424D" w:rsidRDefault="000B1B6A" w:rsidP="004E452E">
      <w:pPr>
        <w:jc w:val="center"/>
        <w:rPr>
          <w:rFonts w:ascii="Times New Roman" w:hAnsi="Times New Roman" w:cs="Times New Roman"/>
          <w:b/>
          <w:color w:val="2E74B5" w:themeColor="accent1" w:themeShade="BF"/>
          <w:sz w:val="36"/>
          <w:szCs w:val="60"/>
        </w:rPr>
      </w:pPr>
    </w:p>
    <w:p w14:paraId="091691E0" w14:textId="6BF8D327" w:rsidR="001A2C02" w:rsidRPr="0058424D" w:rsidRDefault="001A2C02" w:rsidP="004E452E">
      <w:pPr>
        <w:jc w:val="center"/>
        <w:rPr>
          <w:rFonts w:ascii="Times New Roman" w:hAnsi="Times New Roman" w:cs="Times New Roman"/>
          <w:b/>
          <w:color w:val="C00000"/>
          <w:sz w:val="60"/>
          <w:szCs w:val="60"/>
        </w:rPr>
      </w:pPr>
      <w:r w:rsidRPr="0058424D">
        <w:rPr>
          <w:rFonts w:ascii="Times New Roman" w:hAnsi="Times New Roman" w:cs="Times New Roman"/>
          <w:b/>
          <w:color w:val="C00000"/>
          <w:sz w:val="60"/>
          <w:szCs w:val="60"/>
        </w:rPr>
        <w:t>REGIONAL 202</w:t>
      </w:r>
      <w:r w:rsidR="00926C30" w:rsidRPr="0058424D">
        <w:rPr>
          <w:rFonts w:ascii="Times New Roman" w:hAnsi="Times New Roman" w:cs="Times New Roman"/>
          <w:b/>
          <w:color w:val="C00000"/>
          <w:sz w:val="60"/>
          <w:szCs w:val="60"/>
        </w:rPr>
        <w:t>2</w:t>
      </w:r>
    </w:p>
    <w:p w14:paraId="43C96C90" w14:textId="0D9CE3C2" w:rsidR="0058424D" w:rsidRPr="0058424D" w:rsidRDefault="00552FA7" w:rsidP="004E452E">
      <w:pPr>
        <w:jc w:val="center"/>
        <w:rPr>
          <w:rFonts w:ascii="Times New Roman" w:hAnsi="Times New Roman" w:cs="Times New Roman"/>
          <w:b/>
          <w:sz w:val="60"/>
          <w:szCs w:val="60"/>
        </w:rPr>
      </w:pPr>
      <w:r>
        <w:rPr>
          <w:rFonts w:ascii="Times New Roman" w:hAnsi="Times New Roman" w:cs="Times New Roman"/>
          <w:b/>
          <w:sz w:val="60"/>
          <w:szCs w:val="60"/>
        </w:rPr>
        <w:t>FINAL</w:t>
      </w:r>
    </w:p>
    <w:p w14:paraId="41E70016" w14:textId="77777777" w:rsidR="001A2C02" w:rsidRPr="0058424D" w:rsidRDefault="001A2C02" w:rsidP="001A2C02">
      <w:pPr>
        <w:rPr>
          <w:rFonts w:ascii="Times New Roman" w:hAnsi="Times New Roman" w:cs="Times New Roman"/>
          <w:b/>
          <w:sz w:val="28"/>
          <w:szCs w:val="60"/>
        </w:rPr>
      </w:pPr>
    </w:p>
    <w:p w14:paraId="209EFA44" w14:textId="4D2E518D" w:rsidR="001A2C02" w:rsidRPr="0058424D" w:rsidRDefault="001A2C02" w:rsidP="001A2C02">
      <w:pPr>
        <w:tabs>
          <w:tab w:val="left" w:pos="1440"/>
        </w:tabs>
        <w:rPr>
          <w:rFonts w:ascii="Times New Roman" w:hAnsi="Times New Roman" w:cs="Times New Roman"/>
          <w:b/>
          <w:sz w:val="24"/>
          <w:szCs w:val="60"/>
        </w:rPr>
      </w:pPr>
      <w:r w:rsidRPr="0058424D">
        <w:rPr>
          <w:rFonts w:ascii="Times New Roman" w:hAnsi="Times New Roman" w:cs="Times New Roman"/>
          <w:b/>
          <w:color w:val="2E74B5" w:themeColor="accent1" w:themeShade="BF"/>
          <w:sz w:val="24"/>
          <w:szCs w:val="60"/>
        </w:rPr>
        <w:tab/>
      </w:r>
      <w:r w:rsidR="0058424D" w:rsidRPr="0058424D">
        <w:rPr>
          <w:rFonts w:ascii="Times New Roman" w:hAnsi="Times New Roman" w:cs="Times New Roman"/>
          <w:b/>
          <w:color w:val="2E74B5" w:themeColor="accent1" w:themeShade="BF"/>
          <w:sz w:val="24"/>
          <w:szCs w:val="60"/>
        </w:rPr>
        <w:tab/>
      </w:r>
      <w:r w:rsidR="0058424D" w:rsidRPr="0058424D">
        <w:rPr>
          <w:rFonts w:ascii="Times New Roman" w:hAnsi="Times New Roman" w:cs="Times New Roman"/>
          <w:b/>
          <w:sz w:val="24"/>
          <w:szCs w:val="60"/>
        </w:rPr>
        <w:t>Presentation Points</w:t>
      </w:r>
      <w:r w:rsidRPr="0058424D">
        <w:rPr>
          <w:rFonts w:ascii="Times New Roman" w:hAnsi="Times New Roman" w:cs="Times New Roman"/>
          <w:b/>
          <w:sz w:val="24"/>
          <w:szCs w:val="60"/>
        </w:rPr>
        <w:tab/>
      </w:r>
      <w:r w:rsidR="006C5DDB" w:rsidRPr="0058424D">
        <w:rPr>
          <w:rFonts w:ascii="Times New Roman" w:hAnsi="Times New Roman" w:cs="Times New Roman"/>
          <w:b/>
          <w:sz w:val="24"/>
          <w:szCs w:val="60"/>
        </w:rPr>
        <w:tab/>
      </w:r>
      <w:r w:rsidRPr="0058424D">
        <w:rPr>
          <w:rFonts w:ascii="Times New Roman" w:hAnsi="Times New Roman" w:cs="Times New Roman"/>
          <w:b/>
          <w:sz w:val="24"/>
          <w:szCs w:val="60"/>
        </w:rPr>
        <w:t>__________ (1</w:t>
      </w:r>
      <w:r w:rsidR="0058424D" w:rsidRPr="0058424D">
        <w:rPr>
          <w:rFonts w:ascii="Times New Roman" w:hAnsi="Times New Roman" w:cs="Times New Roman"/>
          <w:b/>
          <w:sz w:val="24"/>
          <w:szCs w:val="60"/>
        </w:rPr>
        <w:t>4</w:t>
      </w:r>
      <w:r w:rsidRPr="0058424D">
        <w:rPr>
          <w:rFonts w:ascii="Times New Roman" w:hAnsi="Times New Roman" w:cs="Times New Roman"/>
          <w:b/>
          <w:sz w:val="24"/>
          <w:szCs w:val="60"/>
        </w:rPr>
        <w:t>0 points)</w:t>
      </w:r>
    </w:p>
    <w:p w14:paraId="0DF3CB63" w14:textId="14DE5AE6" w:rsidR="001A2C02" w:rsidRPr="0058424D" w:rsidRDefault="001A2C02" w:rsidP="001A2C02">
      <w:pPr>
        <w:tabs>
          <w:tab w:val="left" w:pos="1440"/>
        </w:tabs>
        <w:rPr>
          <w:rFonts w:ascii="Times New Roman" w:hAnsi="Times New Roman" w:cs="Times New Roman"/>
          <w:b/>
          <w:sz w:val="24"/>
          <w:szCs w:val="60"/>
        </w:rPr>
      </w:pPr>
      <w:r w:rsidRPr="0058424D">
        <w:rPr>
          <w:rFonts w:ascii="Times New Roman" w:hAnsi="Times New Roman" w:cs="Times New Roman"/>
          <w:b/>
          <w:sz w:val="24"/>
          <w:szCs w:val="60"/>
        </w:rPr>
        <w:tab/>
      </w:r>
      <w:r w:rsidR="0058424D" w:rsidRPr="0058424D">
        <w:rPr>
          <w:rFonts w:ascii="Times New Roman" w:hAnsi="Times New Roman" w:cs="Times New Roman"/>
          <w:b/>
          <w:sz w:val="24"/>
          <w:szCs w:val="60"/>
        </w:rPr>
        <w:tab/>
        <w:t>Specification Points</w:t>
      </w:r>
      <w:r w:rsidRPr="0058424D">
        <w:rPr>
          <w:rFonts w:ascii="Times New Roman" w:hAnsi="Times New Roman" w:cs="Times New Roman"/>
          <w:b/>
          <w:sz w:val="24"/>
          <w:szCs w:val="60"/>
        </w:rPr>
        <w:tab/>
      </w:r>
      <w:r w:rsidRPr="0058424D">
        <w:rPr>
          <w:rFonts w:ascii="Times New Roman" w:hAnsi="Times New Roman" w:cs="Times New Roman"/>
          <w:b/>
          <w:sz w:val="24"/>
          <w:szCs w:val="60"/>
        </w:rPr>
        <w:tab/>
        <w:t xml:space="preserve">__________ </w:t>
      </w:r>
      <w:r w:rsidR="0058424D" w:rsidRPr="0058424D">
        <w:rPr>
          <w:rFonts w:ascii="Times New Roman" w:hAnsi="Times New Roman" w:cs="Times New Roman"/>
          <w:b/>
          <w:sz w:val="24"/>
          <w:szCs w:val="60"/>
        </w:rPr>
        <w:t xml:space="preserve">  </w:t>
      </w:r>
      <w:r w:rsidRPr="0058424D">
        <w:rPr>
          <w:rFonts w:ascii="Times New Roman" w:hAnsi="Times New Roman" w:cs="Times New Roman"/>
          <w:b/>
          <w:sz w:val="24"/>
          <w:szCs w:val="60"/>
        </w:rPr>
        <w:t>(</w:t>
      </w:r>
      <w:r w:rsidR="0058424D" w:rsidRPr="0058424D">
        <w:rPr>
          <w:rFonts w:ascii="Times New Roman" w:hAnsi="Times New Roman" w:cs="Times New Roman"/>
          <w:b/>
          <w:sz w:val="24"/>
          <w:szCs w:val="60"/>
        </w:rPr>
        <w:t>2</w:t>
      </w:r>
      <w:r w:rsidRPr="0058424D">
        <w:rPr>
          <w:rFonts w:ascii="Times New Roman" w:hAnsi="Times New Roman" w:cs="Times New Roman"/>
          <w:b/>
          <w:sz w:val="24"/>
          <w:szCs w:val="60"/>
        </w:rPr>
        <w:t>0 points)</w:t>
      </w:r>
    </w:p>
    <w:p w14:paraId="71D79C0C" w14:textId="08314742" w:rsidR="006C5DDB" w:rsidRPr="0058424D" w:rsidRDefault="006C5DDB" w:rsidP="001A2C02">
      <w:pPr>
        <w:tabs>
          <w:tab w:val="left" w:pos="1440"/>
        </w:tabs>
        <w:rPr>
          <w:rFonts w:ascii="Times New Roman" w:hAnsi="Times New Roman" w:cs="Times New Roman"/>
          <w:b/>
          <w:sz w:val="24"/>
          <w:szCs w:val="60"/>
        </w:rPr>
      </w:pPr>
      <w:r w:rsidRPr="0058424D">
        <w:rPr>
          <w:rFonts w:ascii="Times New Roman" w:hAnsi="Times New Roman" w:cs="Times New Roman"/>
          <w:b/>
          <w:sz w:val="24"/>
          <w:szCs w:val="60"/>
        </w:rPr>
        <w:tab/>
      </w:r>
      <w:r w:rsidRPr="0058424D">
        <w:rPr>
          <w:rFonts w:ascii="Times New Roman" w:hAnsi="Times New Roman" w:cs="Times New Roman"/>
          <w:b/>
          <w:sz w:val="24"/>
          <w:szCs w:val="60"/>
        </w:rPr>
        <w:tab/>
      </w:r>
      <w:r w:rsidR="000B1B6A" w:rsidRPr="0058424D">
        <w:rPr>
          <w:rFonts w:ascii="Times New Roman" w:hAnsi="Times New Roman" w:cs="Times New Roman"/>
          <w:b/>
          <w:sz w:val="24"/>
          <w:szCs w:val="60"/>
        </w:rPr>
        <w:t>TOTAL POINTS</w:t>
      </w:r>
      <w:r w:rsidRPr="0058424D">
        <w:rPr>
          <w:rFonts w:ascii="Times New Roman" w:hAnsi="Times New Roman" w:cs="Times New Roman"/>
          <w:b/>
          <w:sz w:val="24"/>
          <w:szCs w:val="60"/>
        </w:rPr>
        <w:t xml:space="preserve"> </w:t>
      </w:r>
      <w:r w:rsidRPr="0058424D">
        <w:rPr>
          <w:rFonts w:ascii="Times New Roman" w:hAnsi="Times New Roman" w:cs="Times New Roman"/>
          <w:b/>
          <w:sz w:val="24"/>
          <w:szCs w:val="60"/>
        </w:rPr>
        <w:tab/>
      </w:r>
      <w:r w:rsidR="0058424D" w:rsidRPr="0058424D">
        <w:rPr>
          <w:rFonts w:ascii="Times New Roman" w:hAnsi="Times New Roman" w:cs="Times New Roman"/>
          <w:b/>
          <w:sz w:val="24"/>
          <w:szCs w:val="60"/>
        </w:rPr>
        <w:tab/>
      </w:r>
      <w:r w:rsidRPr="0058424D">
        <w:rPr>
          <w:rFonts w:ascii="Times New Roman" w:hAnsi="Times New Roman" w:cs="Times New Roman"/>
          <w:b/>
          <w:sz w:val="24"/>
          <w:szCs w:val="60"/>
        </w:rPr>
        <w:t>__________ (</w:t>
      </w:r>
      <w:r w:rsidR="0058424D" w:rsidRPr="0058424D">
        <w:rPr>
          <w:rFonts w:ascii="Times New Roman" w:hAnsi="Times New Roman" w:cs="Times New Roman"/>
          <w:b/>
          <w:sz w:val="24"/>
          <w:szCs w:val="60"/>
        </w:rPr>
        <w:t>160</w:t>
      </w:r>
      <w:r w:rsidRPr="0058424D">
        <w:rPr>
          <w:rFonts w:ascii="Times New Roman" w:hAnsi="Times New Roman" w:cs="Times New Roman"/>
          <w:b/>
          <w:sz w:val="24"/>
          <w:szCs w:val="60"/>
        </w:rPr>
        <w:t xml:space="preserve"> points)</w:t>
      </w:r>
    </w:p>
    <w:p w14:paraId="778A63E1" w14:textId="77777777" w:rsidR="001A2C02" w:rsidRPr="0058424D" w:rsidRDefault="001A2C02" w:rsidP="004E452E">
      <w:pPr>
        <w:jc w:val="center"/>
        <w:rPr>
          <w:rFonts w:ascii="Times New Roman" w:hAnsi="Times New Roman" w:cs="Times New Roman"/>
          <w:b/>
          <w:color w:val="2E74B5" w:themeColor="accent1" w:themeShade="BF"/>
          <w:sz w:val="28"/>
          <w:szCs w:val="60"/>
        </w:rPr>
      </w:pPr>
    </w:p>
    <w:p w14:paraId="1326A1C2" w14:textId="77777777" w:rsidR="001A2C02" w:rsidRPr="0058424D" w:rsidRDefault="001A2C02" w:rsidP="004E452E">
      <w:pPr>
        <w:jc w:val="center"/>
        <w:rPr>
          <w:rFonts w:ascii="Times New Roman" w:hAnsi="Times New Roman" w:cs="Times New Roman"/>
          <w:b/>
          <w:sz w:val="24"/>
          <w:szCs w:val="60"/>
        </w:rPr>
      </w:pPr>
    </w:p>
    <w:p w14:paraId="4C183C0F" w14:textId="1E8AC8AC" w:rsidR="006C5DDB" w:rsidRPr="00FC3E9A" w:rsidRDefault="0058424D" w:rsidP="006C5DDB">
      <w:pPr>
        <w:jc w:val="center"/>
        <w:rPr>
          <w:rFonts w:ascii="Times New Roman" w:hAnsi="Times New Roman" w:cs="Times New Roman"/>
          <w:b/>
          <w:sz w:val="52"/>
          <w:szCs w:val="60"/>
        </w:rPr>
      </w:pPr>
      <w:r w:rsidRPr="0058424D">
        <w:rPr>
          <w:rFonts w:ascii="Times New Roman" w:hAnsi="Times New Roman" w:cs="Times New Roman"/>
          <w:b/>
          <w:sz w:val="52"/>
          <w:szCs w:val="60"/>
        </w:rPr>
        <w:t>Preparation</w:t>
      </w:r>
      <w:r w:rsidR="006C5DDB" w:rsidRPr="0058424D">
        <w:rPr>
          <w:rFonts w:ascii="Times New Roman" w:hAnsi="Times New Roman" w:cs="Times New Roman"/>
          <w:b/>
          <w:sz w:val="52"/>
          <w:szCs w:val="60"/>
        </w:rPr>
        <w:t xml:space="preserve"> Time:  </w:t>
      </w:r>
      <w:r w:rsidRPr="0058424D">
        <w:rPr>
          <w:rFonts w:ascii="Times New Roman" w:hAnsi="Times New Roman" w:cs="Times New Roman"/>
          <w:b/>
          <w:sz w:val="52"/>
          <w:szCs w:val="60"/>
        </w:rPr>
        <w:t>2</w:t>
      </w:r>
      <w:r w:rsidR="006C5DDB" w:rsidRPr="0058424D">
        <w:rPr>
          <w:rFonts w:ascii="Times New Roman" w:hAnsi="Times New Roman" w:cs="Times New Roman"/>
          <w:b/>
          <w:sz w:val="52"/>
          <w:szCs w:val="60"/>
        </w:rPr>
        <w:t>0 minutes</w:t>
      </w:r>
    </w:p>
    <w:p w14:paraId="58C4E836" w14:textId="77777777" w:rsidR="001A2C02" w:rsidRDefault="001A2C02" w:rsidP="004E452E">
      <w:pPr>
        <w:jc w:val="center"/>
        <w:rPr>
          <w:rFonts w:ascii="Times New Roman" w:hAnsi="Times New Roman" w:cs="Times New Roman"/>
          <w:b/>
          <w:sz w:val="24"/>
          <w:szCs w:val="60"/>
        </w:rPr>
      </w:pPr>
    </w:p>
    <w:p w14:paraId="150D3484" w14:textId="77777777" w:rsidR="000B1B6A" w:rsidRDefault="000B1B6A" w:rsidP="004E452E">
      <w:pPr>
        <w:jc w:val="center"/>
        <w:rPr>
          <w:rFonts w:ascii="Times New Roman" w:hAnsi="Times New Roman" w:cs="Times New Roman"/>
          <w:b/>
          <w:sz w:val="24"/>
          <w:szCs w:val="60"/>
        </w:rPr>
      </w:pPr>
    </w:p>
    <w:p w14:paraId="36A457B6"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59C5BDF4"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12151581" w14:textId="77777777" w:rsidR="00603619" w:rsidRPr="002D730D" w:rsidRDefault="000B1B6A" w:rsidP="00B76C32">
      <w:pPr>
        <w:pStyle w:val="ListParagraph"/>
        <w:numPr>
          <w:ilvl w:val="0"/>
          <w:numId w:val="1"/>
        </w:numPr>
        <w:rPr>
          <w:rFonts w:ascii="Times New Roman" w:hAnsi="Times New Roman" w:cs="Times New Roman"/>
          <w:sz w:val="24"/>
          <w:szCs w:val="60"/>
          <w:rPrChange w:id="0" w:author="Amber McNew" w:date="2021-08-17T15:33:00Z">
            <w:rPr>
              <w:rFonts w:ascii="Times New Roman" w:hAnsi="Times New Roman" w:cs="Times New Roman"/>
              <w:szCs w:val="60"/>
            </w:rPr>
          </w:rPrChange>
        </w:rPr>
      </w:pPr>
      <w:r w:rsidRPr="002D730D">
        <w:rPr>
          <w:rFonts w:ascii="Times New Roman" w:hAnsi="Times New Roman" w:cs="Times New Roman"/>
          <w:sz w:val="24"/>
          <w:szCs w:val="60"/>
          <w:rPrChange w:id="1" w:author="Amber McNew" w:date="2021-08-17T15:33:00Z">
            <w:rPr>
              <w:rFonts w:ascii="Times New Roman" w:hAnsi="Times New Roman" w:cs="Times New Roman"/>
              <w:szCs w:val="60"/>
            </w:rPr>
          </w:rPrChange>
        </w:rPr>
        <w:t xml:space="preserve">Contestant must hand in this test booklet and all printouts if any. </w:t>
      </w:r>
    </w:p>
    <w:p w14:paraId="4DE6C3DD" w14:textId="77777777" w:rsidR="000B1B6A" w:rsidRPr="002D730D" w:rsidRDefault="000B1B6A" w:rsidP="00B76C32">
      <w:pPr>
        <w:pStyle w:val="ListParagraph"/>
        <w:numPr>
          <w:ilvl w:val="0"/>
          <w:numId w:val="1"/>
        </w:numPr>
        <w:rPr>
          <w:rFonts w:ascii="Times New Roman" w:hAnsi="Times New Roman" w:cs="Times New Roman"/>
          <w:sz w:val="24"/>
          <w:szCs w:val="60"/>
          <w:rPrChange w:id="2" w:author="Amber McNew" w:date="2021-08-17T15:33:00Z">
            <w:rPr>
              <w:rFonts w:ascii="Times New Roman" w:hAnsi="Times New Roman" w:cs="Times New Roman"/>
              <w:szCs w:val="60"/>
            </w:rPr>
          </w:rPrChange>
        </w:rPr>
      </w:pPr>
      <w:r w:rsidRPr="002D730D">
        <w:rPr>
          <w:rFonts w:ascii="Times New Roman" w:hAnsi="Times New Roman" w:cs="Times New Roman"/>
          <w:sz w:val="24"/>
          <w:szCs w:val="60"/>
          <w:rPrChange w:id="3" w:author="Amber McNew" w:date="2021-08-17T15:33:00Z">
            <w:rPr>
              <w:rFonts w:ascii="Times New Roman" w:hAnsi="Times New Roman" w:cs="Times New Roman"/>
              <w:szCs w:val="60"/>
            </w:rPr>
          </w:rPrChange>
        </w:rPr>
        <w:t xml:space="preserve">No equipment, supplies, or materials other than those specified for this event are allowed in the testing area.  No previous BPA tests and/or sample </w:t>
      </w:r>
      <w:r w:rsidR="004B48C5" w:rsidRPr="002D730D">
        <w:rPr>
          <w:rFonts w:ascii="Times New Roman" w:hAnsi="Times New Roman" w:cs="Times New Roman"/>
          <w:sz w:val="24"/>
          <w:szCs w:val="60"/>
          <w:rPrChange w:id="4" w:author="Amber McNew" w:date="2021-08-17T15:33:00Z">
            <w:rPr>
              <w:rFonts w:ascii="Times New Roman" w:hAnsi="Times New Roman" w:cs="Times New Roman"/>
              <w:szCs w:val="60"/>
            </w:rPr>
          </w:rPrChange>
        </w:rPr>
        <w:t>tests (handwritten, photocopied,</w:t>
      </w:r>
      <w:r w:rsidRPr="002D730D">
        <w:rPr>
          <w:rFonts w:ascii="Times New Roman" w:hAnsi="Times New Roman" w:cs="Times New Roman"/>
          <w:sz w:val="24"/>
          <w:szCs w:val="60"/>
          <w:rPrChange w:id="5" w:author="Amber McNew" w:date="2021-08-17T15:33:00Z">
            <w:rPr>
              <w:rFonts w:ascii="Times New Roman" w:hAnsi="Times New Roman" w:cs="Times New Roman"/>
              <w:szCs w:val="60"/>
            </w:rPr>
          </w:rPrChange>
        </w:rPr>
        <w:t xml:space="preserve"> or keyed) are allowed in the testing area.</w:t>
      </w:r>
    </w:p>
    <w:p w14:paraId="28F4D27F" w14:textId="77777777" w:rsidR="000B1B6A" w:rsidRPr="002D730D" w:rsidRDefault="000B1B6A" w:rsidP="000B1B6A">
      <w:pPr>
        <w:pStyle w:val="ListParagraph"/>
        <w:numPr>
          <w:ilvl w:val="0"/>
          <w:numId w:val="1"/>
        </w:numPr>
        <w:rPr>
          <w:rFonts w:ascii="Times New Roman" w:hAnsi="Times New Roman" w:cs="Times New Roman"/>
          <w:sz w:val="28"/>
          <w:szCs w:val="60"/>
          <w:rPrChange w:id="6" w:author="Amber McNew" w:date="2021-08-17T15:33:00Z">
            <w:rPr>
              <w:rFonts w:ascii="Times New Roman" w:hAnsi="Times New Roman" w:cs="Times New Roman"/>
              <w:sz w:val="24"/>
              <w:szCs w:val="60"/>
            </w:rPr>
          </w:rPrChange>
        </w:rPr>
      </w:pPr>
      <w:r w:rsidRPr="002D730D">
        <w:rPr>
          <w:rFonts w:ascii="Times New Roman" w:hAnsi="Times New Roman" w:cs="Times New Roman"/>
          <w:sz w:val="24"/>
          <w:szCs w:val="60"/>
          <w:rPrChange w:id="7" w:author="Amber McNew" w:date="2021-08-17T15:33:00Z">
            <w:rPr>
              <w:rFonts w:ascii="Times New Roman" w:hAnsi="Times New Roman" w:cs="Times New Roman"/>
              <w:szCs w:val="60"/>
            </w:rPr>
          </w:rPrChange>
        </w:rPr>
        <w:t>Electronic devices will be monitored according to ACT standards</w:t>
      </w:r>
      <w:r w:rsidRPr="002D730D">
        <w:rPr>
          <w:rFonts w:ascii="Times New Roman" w:hAnsi="Times New Roman" w:cs="Times New Roman"/>
          <w:sz w:val="28"/>
          <w:szCs w:val="60"/>
          <w:rPrChange w:id="8" w:author="Amber McNew" w:date="2021-08-17T15:33:00Z">
            <w:rPr>
              <w:rFonts w:ascii="Times New Roman" w:hAnsi="Times New Roman" w:cs="Times New Roman"/>
              <w:sz w:val="24"/>
              <w:szCs w:val="60"/>
            </w:rPr>
          </w:rPrChange>
        </w:rPr>
        <w:t>.</w:t>
      </w:r>
    </w:p>
    <w:p w14:paraId="46366A14" w14:textId="350EB935" w:rsidR="00FC3E9A" w:rsidRDefault="0058424D" w:rsidP="00FC3E9A">
      <w:pPr>
        <w:rPr>
          <w:rFonts w:ascii="Times New Roman" w:hAnsi="Times New Roman" w:cs="Times New Roman"/>
          <w:b/>
          <w:sz w:val="24"/>
          <w:szCs w:val="60"/>
        </w:rPr>
      </w:pPr>
      <w:bookmarkStart w:id="9" w:name="_GoBack"/>
      <w:bookmarkEnd w:id="9"/>
      <w:r>
        <w:rPr>
          <w:rFonts w:ascii="Times New Roman" w:hAnsi="Times New Roman" w:cs="Times New Roman"/>
          <w:b/>
          <w:sz w:val="24"/>
          <w:szCs w:val="60"/>
        </w:rPr>
        <w:t>DESCRIPTION:</w:t>
      </w:r>
    </w:p>
    <w:p w14:paraId="5EB0765D" w14:textId="77777777" w:rsidR="0058424D" w:rsidRPr="005D593E" w:rsidRDefault="0058424D" w:rsidP="0058424D">
      <w:pPr>
        <w:rPr>
          <w:rFonts w:ascii="Times New Roman" w:hAnsi="Times New Roman" w:cs="Times New Roman"/>
        </w:rPr>
      </w:pPr>
      <w:r w:rsidRPr="005D593E">
        <w:rPr>
          <w:rFonts w:ascii="Times New Roman" w:hAnsi="Times New Roman" w:cs="Times New Roman"/>
        </w:rPr>
        <w:t>Explore the application of ethical frameworks to various aspects used in business today.</w:t>
      </w:r>
    </w:p>
    <w:p w14:paraId="593A3AB3" w14:textId="77777777" w:rsidR="0058424D" w:rsidRDefault="0058424D" w:rsidP="0058424D">
      <w:pPr>
        <w:spacing w:after="0"/>
        <w:rPr>
          <w:rFonts w:ascii="Times New Roman" w:hAnsi="Times New Roman" w:cs="Times New Roman"/>
          <w:b/>
          <w:caps/>
          <w:sz w:val="24"/>
          <w:szCs w:val="24"/>
        </w:rPr>
      </w:pPr>
    </w:p>
    <w:p w14:paraId="32B9C047" w14:textId="54B719BC" w:rsidR="0058424D" w:rsidRDefault="0058424D" w:rsidP="0058424D">
      <w:pPr>
        <w:rPr>
          <w:rFonts w:ascii="Times New Roman" w:hAnsi="Times New Roman" w:cs="Times New Roman"/>
          <w:b/>
          <w:caps/>
          <w:sz w:val="24"/>
          <w:szCs w:val="24"/>
        </w:rPr>
      </w:pPr>
      <w:r w:rsidRPr="0058424D">
        <w:rPr>
          <w:rFonts w:ascii="Times New Roman" w:hAnsi="Times New Roman" w:cs="Times New Roman"/>
          <w:b/>
          <w:caps/>
          <w:sz w:val="24"/>
          <w:szCs w:val="24"/>
        </w:rPr>
        <w:t xml:space="preserve">Regional </w:t>
      </w:r>
      <w:r w:rsidR="00552FA7">
        <w:rPr>
          <w:rFonts w:ascii="Times New Roman" w:hAnsi="Times New Roman" w:cs="Times New Roman"/>
          <w:b/>
          <w:caps/>
          <w:sz w:val="24"/>
          <w:szCs w:val="24"/>
        </w:rPr>
        <w:t>FINAL</w:t>
      </w:r>
      <w:r w:rsidRPr="0058424D">
        <w:rPr>
          <w:rFonts w:ascii="Times New Roman" w:hAnsi="Times New Roman" w:cs="Times New Roman"/>
          <w:b/>
          <w:caps/>
          <w:sz w:val="24"/>
          <w:szCs w:val="24"/>
        </w:rPr>
        <w:t xml:space="preserve"> Scenario</w:t>
      </w:r>
      <w:r>
        <w:rPr>
          <w:rFonts w:ascii="Times New Roman" w:hAnsi="Times New Roman" w:cs="Times New Roman"/>
          <w:b/>
          <w:caps/>
          <w:sz w:val="24"/>
          <w:szCs w:val="24"/>
        </w:rPr>
        <w:t xml:space="preserve"> KEY:</w:t>
      </w:r>
    </w:p>
    <w:p w14:paraId="27C900D7" w14:textId="77777777" w:rsidR="00552FA7" w:rsidRPr="00CB6574" w:rsidRDefault="00552FA7" w:rsidP="00552FA7">
      <w:pPr>
        <w:rPr>
          <w:rFonts w:ascii="Times New Roman" w:hAnsi="Times New Roman" w:cs="Times New Roman"/>
        </w:rPr>
      </w:pPr>
      <w:bookmarkStart w:id="10" w:name="_heading=h.o98wqgwmhpso" w:colFirst="0" w:colLast="0"/>
      <w:bookmarkStart w:id="11" w:name="_heading=h.7wn3sgql9lan" w:colFirst="0" w:colLast="0"/>
      <w:bookmarkStart w:id="12" w:name="_heading=h.itnogtvqy1yp" w:colFirst="0" w:colLast="0"/>
      <w:bookmarkStart w:id="13" w:name="_Hlk14524705"/>
      <w:bookmarkEnd w:id="10"/>
      <w:bookmarkEnd w:id="11"/>
      <w:bookmarkEnd w:id="12"/>
      <w:r w:rsidRPr="00CB6574">
        <w:rPr>
          <w:rFonts w:ascii="Times New Roman" w:hAnsi="Times New Roman" w:cs="Times New Roman"/>
        </w:rPr>
        <w:t xml:space="preserve">Trish, a new Network Administrator with the Management Information Systems Department of </w:t>
      </w:r>
      <w:r>
        <w:rPr>
          <w:rFonts w:ascii="Times New Roman" w:hAnsi="Times New Roman" w:cs="Times New Roman"/>
        </w:rPr>
        <w:t>Digital Solutions,</w:t>
      </w:r>
      <w:r w:rsidRPr="00CB6574">
        <w:rPr>
          <w:rFonts w:ascii="Times New Roman" w:hAnsi="Times New Roman" w:cs="Times New Roman"/>
        </w:rPr>
        <w:t xml:space="preserve"> clocked in five (5) minutes late for work this morning. While clocking in late will not result in Trish being fired, or written up, it does mean that she is no longer eligible for the company perfect attendance bonus incentive. Trish is devastated as she was counting on this bonus to pay for her son’s recent medical bills. She is also very frustrated as she actually arrived to work ten minutes early but was unable to clock in before her supervisor swept her into an unexpected Zoom meeting with the corporate office. As a Network Administrator, Trish has both the access rights and capability to edit company attendance records. </w:t>
      </w:r>
    </w:p>
    <w:p w14:paraId="6531FF36" w14:textId="77777777" w:rsidR="00552FA7" w:rsidRPr="007A5B7A" w:rsidRDefault="00552FA7" w:rsidP="00552FA7">
      <w:pPr>
        <w:pStyle w:val="ListParagraph"/>
        <w:numPr>
          <w:ilvl w:val="0"/>
          <w:numId w:val="4"/>
        </w:numPr>
        <w:rPr>
          <w:rFonts w:ascii="Times New Roman" w:hAnsi="Times New Roman" w:cs="Times New Roman"/>
        </w:rPr>
      </w:pPr>
      <w:r w:rsidRPr="007A5B7A">
        <w:rPr>
          <w:rFonts w:ascii="Times New Roman" w:hAnsi="Times New Roman" w:cs="Times New Roman"/>
        </w:rPr>
        <w:t>If Trish decides to change her attendance records, what company ethics (if any) would be violated?</w:t>
      </w:r>
    </w:p>
    <w:p w14:paraId="4A18A2EB" w14:textId="77777777" w:rsidR="00552FA7" w:rsidRPr="007A5B7A" w:rsidRDefault="00552FA7" w:rsidP="00552FA7">
      <w:pPr>
        <w:pStyle w:val="ListParagraph"/>
        <w:numPr>
          <w:ilvl w:val="0"/>
          <w:numId w:val="4"/>
        </w:numPr>
        <w:rPr>
          <w:rFonts w:ascii="Times New Roman" w:hAnsi="Times New Roman" w:cs="Times New Roman"/>
        </w:rPr>
      </w:pPr>
      <w:r w:rsidRPr="007A5B7A">
        <w:rPr>
          <w:rFonts w:ascii="Times New Roman" w:hAnsi="Times New Roman" w:cs="Times New Roman"/>
        </w:rPr>
        <w:t>What other courses of action could Trish consider?</w:t>
      </w:r>
    </w:p>
    <w:p w14:paraId="2E2EE538" w14:textId="77777777" w:rsidR="00552FA7" w:rsidRPr="007A5B7A" w:rsidRDefault="00552FA7" w:rsidP="00552FA7">
      <w:pPr>
        <w:pStyle w:val="ListParagraph"/>
        <w:numPr>
          <w:ilvl w:val="0"/>
          <w:numId w:val="4"/>
        </w:numPr>
        <w:rPr>
          <w:rFonts w:ascii="Times New Roman" w:hAnsi="Times New Roman" w:cs="Times New Roman"/>
        </w:rPr>
      </w:pPr>
      <w:r w:rsidRPr="007A5B7A">
        <w:rPr>
          <w:rFonts w:ascii="Times New Roman" w:hAnsi="Times New Roman" w:cs="Times New Roman"/>
        </w:rPr>
        <w:t>How will Trish’s actions affect her career options moving forward?</w:t>
      </w:r>
    </w:p>
    <w:p w14:paraId="581C52A2" w14:textId="77777777" w:rsidR="00552FA7" w:rsidRPr="00AD7A27" w:rsidRDefault="00552FA7" w:rsidP="00552FA7">
      <w:pPr>
        <w:pStyle w:val="ListParagraph"/>
        <w:numPr>
          <w:ilvl w:val="0"/>
          <w:numId w:val="4"/>
        </w:numPr>
        <w:rPr>
          <w:rFonts w:ascii="Times New Roman" w:hAnsi="Times New Roman" w:cs="Times New Roman"/>
        </w:rPr>
      </w:pPr>
      <w:r w:rsidRPr="00AD7A27">
        <w:rPr>
          <w:rFonts w:ascii="Times New Roman" w:hAnsi="Times New Roman" w:cs="Times New Roman"/>
        </w:rPr>
        <w:t>Will her decision affect the company and/or other employees?</w:t>
      </w:r>
    </w:p>
    <w:p w14:paraId="4282F36F" w14:textId="77777777" w:rsidR="00552FA7" w:rsidRPr="005D593E" w:rsidRDefault="00552FA7" w:rsidP="00552FA7">
      <w:pPr>
        <w:rPr>
          <w:rFonts w:ascii="Times New Roman" w:hAnsi="Times New Roman" w:cs="Times New Roman"/>
          <w:b/>
        </w:rPr>
      </w:pPr>
      <w:r w:rsidRPr="005D593E">
        <w:rPr>
          <w:rFonts w:ascii="Times New Roman" w:hAnsi="Times New Roman" w:cs="Times New Roman"/>
          <w:b/>
        </w:rPr>
        <w:t>A contestant will be DISQUALIFIED for violations of the Copyright and Fair Use Guidelines.</w:t>
      </w:r>
    </w:p>
    <w:p w14:paraId="34C1C244" w14:textId="77777777" w:rsidR="00552FA7" w:rsidRPr="005D593E" w:rsidRDefault="00552FA7" w:rsidP="00552FA7">
      <w:pPr>
        <w:rPr>
          <w:rFonts w:ascii="Times New Roman" w:hAnsi="Times New Roman" w:cs="Times New Roman"/>
          <w:b/>
          <w:u w:val="single"/>
        </w:rPr>
      </w:pPr>
      <w:r w:rsidRPr="005D593E">
        <w:rPr>
          <w:rFonts w:ascii="Times New Roman" w:hAnsi="Times New Roman" w:cs="Times New Roman"/>
          <w:b/>
          <w:u w:val="single"/>
        </w:rPr>
        <w:t>Contestants who do not submit an entry that follows this topic will be disqualified.</w:t>
      </w:r>
    </w:p>
    <w:p w14:paraId="0846757C" w14:textId="77777777" w:rsidR="00552FA7" w:rsidRPr="005D593E" w:rsidRDefault="00552FA7" w:rsidP="00552FA7">
      <w:pPr>
        <w:rPr>
          <w:rFonts w:ascii="Times New Roman" w:hAnsi="Times New Roman" w:cs="Times New Roman"/>
          <w:b/>
          <w:sz w:val="24"/>
          <w:szCs w:val="24"/>
        </w:rPr>
      </w:pPr>
      <w:r w:rsidRPr="005D593E">
        <w:rPr>
          <w:rFonts w:ascii="Times New Roman" w:hAnsi="Times New Roman" w:cs="Times New Roman"/>
          <w:b/>
          <w:sz w:val="24"/>
          <w:szCs w:val="24"/>
        </w:rPr>
        <w:t xml:space="preserve">Answers will vary, but may include the following from the </w:t>
      </w:r>
      <w:r w:rsidRPr="005D593E">
        <w:rPr>
          <w:rFonts w:ascii="Times New Roman" w:hAnsi="Times New Roman" w:cs="Times New Roman"/>
          <w:b/>
          <w:i/>
          <w:iCs/>
          <w:sz w:val="24"/>
          <w:szCs w:val="24"/>
        </w:rPr>
        <w:t>Ethics and Professionalism Resources Manual</w:t>
      </w:r>
      <w:r w:rsidRPr="005D593E">
        <w:rPr>
          <w:rFonts w:ascii="Times New Roman" w:hAnsi="Times New Roman" w:cs="Times New Roman"/>
          <w:b/>
          <w:sz w:val="24"/>
          <w:szCs w:val="24"/>
        </w:rPr>
        <w:t xml:space="preserve">: </w:t>
      </w:r>
    </w:p>
    <w:p w14:paraId="1215D42A" w14:textId="77777777" w:rsidR="00552FA7" w:rsidRPr="00AD7A27" w:rsidRDefault="00552FA7" w:rsidP="00552FA7">
      <w:pPr>
        <w:pStyle w:val="ListParagraph"/>
        <w:numPr>
          <w:ilvl w:val="0"/>
          <w:numId w:val="2"/>
        </w:numPr>
        <w:spacing w:after="0" w:line="240" w:lineRule="auto"/>
        <w:rPr>
          <w:rFonts w:ascii="Times New Roman" w:eastAsia="Calibri" w:hAnsi="Times New Roman" w:cs="Times New Roman"/>
        </w:rPr>
      </w:pPr>
      <w:bookmarkStart w:id="14" w:name="_heading=h.vkbdti272pzx" w:colFirst="0" w:colLast="0"/>
      <w:bookmarkEnd w:id="14"/>
      <w:r w:rsidRPr="00AD7A27">
        <w:rPr>
          <w:rFonts w:ascii="Times New Roman" w:eastAsia="Calibri" w:hAnsi="Times New Roman" w:cs="Times New Roman"/>
        </w:rPr>
        <w:t>Being punctual is a very important aspect of professionalism.</w:t>
      </w:r>
    </w:p>
    <w:p w14:paraId="6A7918FC" w14:textId="77777777" w:rsidR="00552FA7" w:rsidRPr="00AD7A27" w:rsidRDefault="00552FA7" w:rsidP="00552FA7">
      <w:pPr>
        <w:pStyle w:val="ListParagraph"/>
        <w:numPr>
          <w:ilvl w:val="0"/>
          <w:numId w:val="2"/>
        </w:numPr>
        <w:spacing w:after="0" w:line="240" w:lineRule="auto"/>
        <w:rPr>
          <w:rFonts w:ascii="Times New Roman" w:eastAsia="Calibri" w:hAnsi="Times New Roman" w:cs="Times New Roman"/>
        </w:rPr>
      </w:pPr>
      <w:r w:rsidRPr="00AD7A27">
        <w:rPr>
          <w:rFonts w:ascii="Times New Roman" w:eastAsia="Calibri" w:hAnsi="Times New Roman" w:cs="Times New Roman"/>
        </w:rPr>
        <w:t>In a professional setting, people should always abide by the time and schedule prescribed by the organization.</w:t>
      </w:r>
    </w:p>
    <w:p w14:paraId="42C0718F" w14:textId="77777777" w:rsidR="00552FA7" w:rsidRPr="00AD7A27" w:rsidRDefault="00552FA7" w:rsidP="00552FA7">
      <w:pPr>
        <w:pStyle w:val="ListParagraph"/>
        <w:numPr>
          <w:ilvl w:val="0"/>
          <w:numId w:val="2"/>
        </w:numPr>
        <w:spacing w:after="0" w:line="240" w:lineRule="auto"/>
        <w:rPr>
          <w:rFonts w:ascii="Times New Roman" w:eastAsia="Calibri" w:hAnsi="Times New Roman" w:cs="Times New Roman"/>
        </w:rPr>
      </w:pPr>
      <w:r w:rsidRPr="00AD7A27">
        <w:rPr>
          <w:rFonts w:ascii="Times New Roman" w:eastAsia="Calibri" w:hAnsi="Times New Roman" w:cs="Times New Roman"/>
        </w:rPr>
        <w:t>With good communication skills, you can convey your perspective even in the most uncomfortable of situations.</w:t>
      </w:r>
    </w:p>
    <w:p w14:paraId="6BD15802" w14:textId="77777777" w:rsidR="00552FA7" w:rsidRPr="00AD7A27" w:rsidRDefault="00552FA7" w:rsidP="00552FA7">
      <w:pPr>
        <w:pStyle w:val="ListParagraph"/>
        <w:numPr>
          <w:ilvl w:val="0"/>
          <w:numId w:val="2"/>
        </w:numPr>
        <w:autoSpaceDE w:val="0"/>
        <w:autoSpaceDN w:val="0"/>
        <w:adjustRightInd w:val="0"/>
        <w:spacing w:after="0" w:line="240" w:lineRule="auto"/>
        <w:rPr>
          <w:rFonts w:ascii="Times New Roman" w:eastAsia="Calibri" w:hAnsi="Times New Roman" w:cs="Times New Roman"/>
        </w:rPr>
      </w:pPr>
      <w:r w:rsidRPr="00AD7A27">
        <w:rPr>
          <w:rFonts w:ascii="Times New Roman" w:eastAsia="Calibri" w:hAnsi="Times New Roman" w:cs="Times New Roman"/>
        </w:rPr>
        <w:t>Good business practice requires trust. Neither you nor your business can succeed with a reputation for untrustworthiness.</w:t>
      </w:r>
    </w:p>
    <w:p w14:paraId="592A357E" w14:textId="77777777" w:rsidR="00552FA7" w:rsidRPr="00AD7A27" w:rsidRDefault="00552FA7" w:rsidP="00552FA7">
      <w:pPr>
        <w:pStyle w:val="ListParagraph"/>
        <w:numPr>
          <w:ilvl w:val="0"/>
          <w:numId w:val="2"/>
        </w:numPr>
        <w:autoSpaceDE w:val="0"/>
        <w:autoSpaceDN w:val="0"/>
        <w:adjustRightInd w:val="0"/>
        <w:spacing w:after="0" w:line="240" w:lineRule="auto"/>
        <w:rPr>
          <w:rFonts w:ascii="Times New Roman" w:eastAsia="Calibri" w:hAnsi="Times New Roman" w:cs="Times New Roman"/>
        </w:rPr>
      </w:pPr>
      <w:r w:rsidRPr="00AD7A27">
        <w:rPr>
          <w:rFonts w:ascii="Times New Roman" w:eastAsia="Calibri" w:hAnsi="Times New Roman" w:cs="Times New Roman"/>
        </w:rPr>
        <w:t xml:space="preserve">Integrity is generally the term that is most associated with business ethics and is the foundation on which good commerce is built. </w:t>
      </w:r>
    </w:p>
    <w:p w14:paraId="43530AD9" w14:textId="77777777" w:rsidR="00552FA7" w:rsidRPr="00AD7A27" w:rsidRDefault="00552FA7" w:rsidP="00552FA7">
      <w:pPr>
        <w:pStyle w:val="ListParagraph"/>
        <w:numPr>
          <w:ilvl w:val="0"/>
          <w:numId w:val="2"/>
        </w:numPr>
        <w:autoSpaceDE w:val="0"/>
        <w:autoSpaceDN w:val="0"/>
        <w:adjustRightInd w:val="0"/>
        <w:spacing w:after="0" w:line="240" w:lineRule="auto"/>
        <w:rPr>
          <w:rFonts w:ascii="Times New Roman" w:eastAsia="Calibri" w:hAnsi="Times New Roman" w:cs="Times New Roman"/>
        </w:rPr>
      </w:pPr>
      <w:r w:rsidRPr="00AD7A27">
        <w:rPr>
          <w:rFonts w:ascii="Times New Roman" w:eastAsia="Calibri" w:hAnsi="Times New Roman" w:cs="Times New Roman"/>
        </w:rPr>
        <w:t>Good business ethics requires that ethical behavior be practiced both internally as well as outside of the business.</w:t>
      </w:r>
    </w:p>
    <w:p w14:paraId="63D40C22" w14:textId="77777777" w:rsidR="00552FA7" w:rsidRPr="00AD7A27" w:rsidRDefault="00552FA7" w:rsidP="00552FA7">
      <w:pPr>
        <w:pStyle w:val="ListParagraph"/>
        <w:numPr>
          <w:ilvl w:val="0"/>
          <w:numId w:val="2"/>
        </w:numPr>
        <w:autoSpaceDE w:val="0"/>
        <w:autoSpaceDN w:val="0"/>
        <w:adjustRightInd w:val="0"/>
        <w:spacing w:after="0" w:line="240" w:lineRule="auto"/>
        <w:rPr>
          <w:rFonts w:ascii="Times New Roman" w:hAnsi="Times New Roman" w:cs="Times New Roman"/>
          <w:b/>
        </w:rPr>
      </w:pPr>
      <w:r w:rsidRPr="00AD7A27">
        <w:rPr>
          <w:rFonts w:ascii="Times New Roman" w:eastAsia="Calibri" w:hAnsi="Times New Roman" w:cs="Times New Roman"/>
        </w:rPr>
        <w:lastRenderedPageBreak/>
        <w:t>Acting in a fair, consistent, and honest manner while controlling emotions when things are not going your way, are all marks of a professional.</w:t>
      </w:r>
    </w:p>
    <w:p w14:paraId="58E2645E" w14:textId="77777777" w:rsidR="00552FA7" w:rsidRPr="00AD7A27" w:rsidRDefault="00552FA7" w:rsidP="00552FA7">
      <w:pPr>
        <w:pStyle w:val="ListParagraph"/>
        <w:numPr>
          <w:ilvl w:val="0"/>
          <w:numId w:val="2"/>
        </w:numPr>
        <w:autoSpaceDE w:val="0"/>
        <w:autoSpaceDN w:val="0"/>
        <w:adjustRightInd w:val="0"/>
        <w:spacing w:after="0" w:line="240" w:lineRule="auto"/>
        <w:rPr>
          <w:rFonts w:ascii="Times New Roman" w:hAnsi="Times New Roman" w:cs="Times New Roman"/>
          <w:b/>
        </w:rPr>
      </w:pPr>
      <w:r w:rsidRPr="00AD7A27">
        <w:rPr>
          <w:rFonts w:ascii="Times New Roman" w:eastAsia="Calibri" w:hAnsi="Times New Roman" w:cs="Times New Roman"/>
        </w:rPr>
        <w:t>Paying respect to co-workers, oneself and clients, being honest during any type of transaction, and taking responsibility for one's own actions is both ethical and professional.</w:t>
      </w:r>
    </w:p>
    <w:p w14:paraId="00378DFD" w14:textId="7069C047" w:rsidR="00552FA7" w:rsidRPr="00552FA7" w:rsidRDefault="00552FA7" w:rsidP="00552FA7">
      <w:pPr>
        <w:pStyle w:val="ListParagraph"/>
        <w:numPr>
          <w:ilvl w:val="0"/>
          <w:numId w:val="2"/>
        </w:numPr>
        <w:autoSpaceDE w:val="0"/>
        <w:autoSpaceDN w:val="0"/>
        <w:adjustRightInd w:val="0"/>
        <w:spacing w:after="0" w:line="240" w:lineRule="auto"/>
        <w:rPr>
          <w:rFonts w:ascii="Times New Roman" w:hAnsi="Times New Roman" w:cs="Times New Roman"/>
          <w:b/>
        </w:rPr>
      </w:pPr>
      <w:r w:rsidRPr="00AD7A27">
        <w:rPr>
          <w:rFonts w:ascii="Times New Roman" w:eastAsia="Calibri" w:hAnsi="Times New Roman" w:cs="Times New Roman"/>
        </w:rPr>
        <w:t xml:space="preserve">A true professional knows the importance </w:t>
      </w:r>
      <w:del w:id="15" w:author="Trisha Hopper" w:date="2021-07-12T15:46:00Z">
        <w:r w:rsidRPr="00AD7A27" w:rsidDel="00331CC7">
          <w:rPr>
            <w:rFonts w:ascii="Times New Roman" w:eastAsia="Calibri" w:hAnsi="Times New Roman" w:cs="Times New Roman"/>
          </w:rPr>
          <w:delText xml:space="preserve">of, </w:delText>
        </w:r>
      </w:del>
      <w:r w:rsidRPr="00AD7A27">
        <w:rPr>
          <w:rFonts w:ascii="Times New Roman" w:eastAsia="Calibri" w:hAnsi="Times New Roman" w:cs="Times New Roman"/>
        </w:rPr>
        <w:t>and liability of</w:t>
      </w:r>
      <w:del w:id="16" w:author="Trisha Hopper" w:date="2021-07-12T15:46:00Z">
        <w:r w:rsidRPr="00AD7A27" w:rsidDel="00331CC7">
          <w:rPr>
            <w:rFonts w:ascii="Times New Roman" w:eastAsia="Calibri" w:hAnsi="Times New Roman" w:cs="Times New Roman"/>
          </w:rPr>
          <w:delText>,</w:delText>
        </w:r>
      </w:del>
      <w:r w:rsidRPr="00AD7A27">
        <w:rPr>
          <w:rFonts w:ascii="Times New Roman" w:eastAsia="Calibri" w:hAnsi="Times New Roman" w:cs="Times New Roman"/>
        </w:rPr>
        <w:t xml:space="preserve"> maintaining confidential</w:t>
      </w:r>
      <w:r>
        <w:rPr>
          <w:rFonts w:ascii="Times New Roman" w:eastAsia="Calibri" w:hAnsi="Times New Roman" w:cs="Times New Roman"/>
        </w:rPr>
        <w:t xml:space="preserve"> </w:t>
      </w:r>
      <w:r w:rsidRPr="00552FA7">
        <w:rPr>
          <w:rFonts w:ascii="Times New Roman" w:eastAsia="Calibri" w:hAnsi="Times New Roman" w:cs="Times New Roman"/>
        </w:rPr>
        <w:t>information within the context of every business and/or personal situation</w:t>
      </w:r>
      <w:r w:rsidRPr="00552FA7">
        <w:rPr>
          <w:rFonts w:ascii="Times New Roman" w:eastAsia="Calibri" w:hAnsi="Times New Roman" w:cs="Times New Roman"/>
          <w:sz w:val="24"/>
          <w:szCs w:val="24"/>
        </w:rPr>
        <w:t>.</w:t>
      </w:r>
    </w:p>
    <w:bookmarkEnd w:id="13"/>
    <w:p w14:paraId="10E402CB" w14:textId="06A29F61" w:rsidR="0058424D" w:rsidRPr="0058424D" w:rsidRDefault="0058424D" w:rsidP="00552FA7">
      <w:pPr>
        <w:rPr>
          <w:rFonts w:ascii="TimesNewRomanPSMT" w:hAnsi="TimesNewRomanPSMT" w:cs="TimesNewRomanPSMT"/>
          <w:sz w:val="24"/>
          <w:szCs w:val="24"/>
        </w:rPr>
      </w:pPr>
    </w:p>
    <w:sectPr w:rsidR="0058424D" w:rsidRPr="0058424D"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78A23" w14:textId="77777777" w:rsidR="00335E42" w:rsidRDefault="00335E42" w:rsidP="004E452E">
      <w:pPr>
        <w:spacing w:after="0" w:line="240" w:lineRule="auto"/>
      </w:pPr>
      <w:r>
        <w:separator/>
      </w:r>
    </w:p>
  </w:endnote>
  <w:endnote w:type="continuationSeparator" w:id="0">
    <w:p w14:paraId="371003D5" w14:textId="77777777" w:rsidR="00335E42" w:rsidRDefault="00335E42"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38344"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1E754514" wp14:editId="13E7C997">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32D38" w14:textId="77777777" w:rsidR="00335E42" w:rsidRDefault="00335E42" w:rsidP="004E452E">
      <w:pPr>
        <w:spacing w:after="0" w:line="240" w:lineRule="auto"/>
      </w:pPr>
      <w:r>
        <w:separator/>
      </w:r>
    </w:p>
  </w:footnote>
  <w:footnote w:type="continuationSeparator" w:id="0">
    <w:p w14:paraId="5DE52180" w14:textId="77777777" w:rsidR="00335E42" w:rsidRDefault="00335E42"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59067" w14:textId="4648171A" w:rsidR="004E452E" w:rsidRPr="001A2C02" w:rsidRDefault="0058424D" w:rsidP="004E452E">
    <w:pPr>
      <w:pStyle w:val="Header"/>
      <w:ind w:left="-810"/>
      <w:rPr>
        <w:rFonts w:ascii="Times New Roman" w:hAnsi="Times New Roman" w:cs="Times New Roman"/>
        <w:szCs w:val="24"/>
      </w:rPr>
    </w:pPr>
    <w:r>
      <w:rPr>
        <w:rFonts w:ascii="Times New Roman" w:hAnsi="Times New Roman" w:cs="Times New Roman"/>
        <w:szCs w:val="24"/>
      </w:rPr>
      <w:t>ETHICS &amp; PROFESSIONALISM</w:t>
    </w:r>
  </w:p>
  <w:p w14:paraId="1B916D6D" w14:textId="21CA1B55" w:rsidR="004E452E" w:rsidRPr="001A2C02" w:rsidRDefault="004E452E" w:rsidP="004E452E">
    <w:pPr>
      <w:pStyle w:val="Header"/>
      <w:ind w:left="-810"/>
      <w:rPr>
        <w:rFonts w:ascii="Times New Roman" w:hAnsi="Times New Roman" w:cs="Times New Roman"/>
        <w:szCs w:val="24"/>
      </w:rPr>
    </w:pPr>
    <w:r w:rsidRPr="0058424D">
      <w:rPr>
        <w:rFonts w:ascii="Times New Roman" w:hAnsi="Times New Roman" w:cs="Times New Roman"/>
        <w:szCs w:val="24"/>
      </w:rPr>
      <w:t>REGIONAL</w:t>
    </w:r>
    <w:r w:rsidR="0058424D" w:rsidRPr="0058424D">
      <w:rPr>
        <w:rFonts w:ascii="Times New Roman" w:hAnsi="Times New Roman" w:cs="Times New Roman"/>
        <w:szCs w:val="24"/>
      </w:rPr>
      <w:t xml:space="preserve"> </w:t>
    </w:r>
    <w:r w:rsidR="00552FA7">
      <w:rPr>
        <w:rFonts w:ascii="Times New Roman" w:hAnsi="Times New Roman" w:cs="Times New Roman"/>
        <w:szCs w:val="24"/>
      </w:rPr>
      <w:t>FINAL</w:t>
    </w:r>
    <w:r w:rsidRPr="0058424D">
      <w:rPr>
        <w:rFonts w:ascii="Times New Roman" w:hAnsi="Times New Roman" w:cs="Times New Roman"/>
        <w:szCs w:val="24"/>
      </w:rPr>
      <w:t xml:space="preserve"> </w:t>
    </w:r>
    <w:r w:rsidR="001B7C3F" w:rsidRPr="0058424D">
      <w:rPr>
        <w:rFonts w:ascii="Times New Roman" w:hAnsi="Times New Roman" w:cs="Times New Roman"/>
        <w:szCs w:val="24"/>
      </w:rPr>
      <w:t xml:space="preserve">KEY </w:t>
    </w:r>
    <w:r w:rsidRPr="0058424D">
      <w:rPr>
        <w:rFonts w:ascii="Times New Roman" w:hAnsi="Times New Roman" w:cs="Times New Roman"/>
        <w:szCs w:val="24"/>
      </w:rPr>
      <w:t>202</w:t>
    </w:r>
    <w:r w:rsidR="00926C30" w:rsidRPr="0058424D">
      <w:rPr>
        <w:rFonts w:ascii="Times New Roman" w:hAnsi="Times New Roman" w:cs="Times New Roman"/>
        <w:szCs w:val="24"/>
      </w:rPr>
      <w:t>2</w:t>
    </w:r>
  </w:p>
  <w:p w14:paraId="351FB64E" w14:textId="7FDAE286"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2D730D">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2D730D">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2EE6"/>
    <w:multiLevelType w:val="hybridMultilevel"/>
    <w:tmpl w:val="1C86B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58215F"/>
    <w:multiLevelType w:val="hybridMultilevel"/>
    <w:tmpl w:val="6A86F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2713B6"/>
    <w:multiLevelType w:val="hybridMultilevel"/>
    <w:tmpl w:val="A3F6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mber McNew">
    <w15:presenceInfo w15:providerId="None" w15:userId="Amber McNew"/>
  </w15:person>
  <w15:person w15:author="Trisha Hopper">
    <w15:presenceInfo w15:providerId="AD" w15:userId="S-1-5-21-116604878-396190843-1136263860-383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B1B6A"/>
    <w:rsid w:val="000B4F06"/>
    <w:rsid w:val="000D2989"/>
    <w:rsid w:val="001834C7"/>
    <w:rsid w:val="001A2C02"/>
    <w:rsid w:val="001B7C3F"/>
    <w:rsid w:val="002D730D"/>
    <w:rsid w:val="00331CC7"/>
    <w:rsid w:val="00335E42"/>
    <w:rsid w:val="00360E75"/>
    <w:rsid w:val="004B48C5"/>
    <w:rsid w:val="004E452E"/>
    <w:rsid w:val="00552FA7"/>
    <w:rsid w:val="0058424D"/>
    <w:rsid w:val="005A0D13"/>
    <w:rsid w:val="005A4F28"/>
    <w:rsid w:val="00603619"/>
    <w:rsid w:val="00630928"/>
    <w:rsid w:val="006C5DDB"/>
    <w:rsid w:val="00926C30"/>
    <w:rsid w:val="00AA10B9"/>
    <w:rsid w:val="00AB23DD"/>
    <w:rsid w:val="00BD03C7"/>
    <w:rsid w:val="00DF7483"/>
    <w:rsid w:val="00F212DB"/>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86C686"/>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customStyle="1" w:styleId="ListParagraphChar">
    <w:name w:val="List Paragraph Char"/>
    <w:link w:val="ListParagraph"/>
    <w:uiPriority w:val="34"/>
    <w:rsid w:val="0058424D"/>
  </w:style>
  <w:style w:type="paragraph" w:styleId="BalloonText">
    <w:name w:val="Balloon Text"/>
    <w:basedOn w:val="Normal"/>
    <w:link w:val="BalloonTextChar"/>
    <w:uiPriority w:val="99"/>
    <w:semiHidden/>
    <w:unhideWhenUsed/>
    <w:rsid w:val="00331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C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2021-08-17T20:34:00Z</dcterms:created>
  <dcterms:modified xsi:type="dcterms:W3CDTF">2021-08-17T20:34:00Z</dcterms:modified>
</cp:coreProperties>
</file>